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277" w:rsidRDefault="00082277"/>
    <w:p w:rsidR="00796961" w:rsidRDefault="00796961" w:rsidP="00396A1A">
      <w:pPr>
        <w:rPr>
          <w:b/>
        </w:rPr>
      </w:pPr>
      <w:r>
        <w:rPr>
          <w:b/>
        </w:rPr>
        <w:t xml:space="preserve">WORLD WAR II: THE AFRICAN AMERICAN EXPERIENCE UNIT </w:t>
      </w:r>
      <w:proofErr w:type="gramStart"/>
      <w:r>
        <w:rPr>
          <w:b/>
        </w:rPr>
        <w:t>PROJECT</w:t>
      </w:r>
      <w:bookmarkStart w:id="0" w:name="_GoBack"/>
      <w:bookmarkEnd w:id="0"/>
      <w:ins w:id="1" w:author="Gayle Thieman" w:date="2011-08-09T21:07:00Z">
        <w:r w:rsidR="00B347B0">
          <w:rPr>
            <w:b/>
          </w:rPr>
          <w:t xml:space="preserve">  CLEARLY</w:t>
        </w:r>
        <w:proofErr w:type="gramEnd"/>
        <w:r w:rsidR="00B347B0">
          <w:rPr>
            <w:b/>
          </w:rPr>
          <w:t xml:space="preserve"> WRITTEN  and  ADDRESSES EQ and Unit Goal</w:t>
        </w:r>
      </w:ins>
    </w:p>
    <w:p w:rsidR="00796961" w:rsidRDefault="00796961" w:rsidP="00396A1A">
      <w:pPr>
        <w:rPr>
          <w:b/>
        </w:rPr>
      </w:pPr>
    </w:p>
    <w:p w:rsidR="00396A1A" w:rsidRPr="00796961" w:rsidRDefault="00396A1A" w:rsidP="00396A1A">
      <w:pPr>
        <w:rPr>
          <w:b/>
        </w:rPr>
      </w:pPr>
      <w:r w:rsidRPr="00796961">
        <w:rPr>
          <w:b/>
        </w:rPr>
        <w:t>Project Description</w:t>
      </w:r>
    </w:p>
    <w:p w:rsidR="00396A1A" w:rsidRDefault="00396A1A" w:rsidP="00396A1A"/>
    <w:p w:rsidR="00396A1A" w:rsidRDefault="00396A1A" w:rsidP="00396A1A">
      <w:r>
        <w:t xml:space="preserve">Students will use their knowledge of the social divisions that became more apparent in the United States after World War II.  Students will demonstrate this by writing a brief essay in the format of a letter to an editor of a local newspaper.  Students will view social inequality from the perspective of an African American soldier returning to the Deep South after fighting abroad in World War II. </w:t>
      </w:r>
    </w:p>
    <w:p w:rsidR="00396A1A" w:rsidRDefault="00396A1A" w:rsidP="00396A1A"/>
    <w:p w:rsidR="009E0632" w:rsidRPr="00796961" w:rsidRDefault="009E0632" w:rsidP="00396A1A">
      <w:pPr>
        <w:rPr>
          <w:b/>
        </w:rPr>
      </w:pPr>
      <w:r w:rsidRPr="00796961">
        <w:rPr>
          <w:b/>
        </w:rPr>
        <w:t>Procedures</w:t>
      </w:r>
    </w:p>
    <w:p w:rsidR="009E0632" w:rsidRDefault="009E0632" w:rsidP="00396A1A"/>
    <w:p w:rsidR="009E0632" w:rsidRDefault="009E0632" w:rsidP="00396A1A">
      <w:r>
        <w:t>Step 1:  Show students the prompt for their essay:  Imagine that you are an African American soldier returning to your hometown in Alabama after fighting in the Allied victory in Germany.  Write</w:t>
      </w:r>
      <w:r w:rsidR="00796961">
        <w:t xml:space="preserve"> a 500-word</w:t>
      </w:r>
      <w:r w:rsidR="00AD6DB7">
        <w:t xml:space="preserve"> letter to the editor of your local newspaper that reflects upon your experiences in the war and your feelings about your place in society upon your return.  What are your suggestions for making society more equitable?  </w:t>
      </w:r>
    </w:p>
    <w:p w:rsidR="00AD6DB7" w:rsidRDefault="00AD6DB7" w:rsidP="00396A1A"/>
    <w:p w:rsidR="00AD6DB7" w:rsidRDefault="00796961" w:rsidP="00396A1A">
      <w:r>
        <w:t>Step 2</w:t>
      </w:r>
      <w:r w:rsidR="00AD6DB7">
        <w:t>:  Provide students with templates and tip sheets demonstrating proper format for a letter to the editor.</w:t>
      </w:r>
    </w:p>
    <w:p w:rsidR="00796961" w:rsidRDefault="00796961" w:rsidP="00396A1A"/>
    <w:p w:rsidR="00796961" w:rsidRDefault="00796961" w:rsidP="00796961">
      <w:r>
        <w:t>Step 3:  Provide students with hard copies of sample letters to the editor.</w:t>
      </w:r>
    </w:p>
    <w:p w:rsidR="00AD6DB7" w:rsidRDefault="00AD6DB7" w:rsidP="00396A1A"/>
    <w:p w:rsidR="00796961" w:rsidRDefault="00796961" w:rsidP="00396A1A">
      <w:pPr>
        <w:rPr>
          <w:ins w:id="2" w:author="Gayle Thieman" w:date="2011-08-09T21:06:00Z"/>
        </w:rPr>
      </w:pPr>
      <w:r>
        <w:t>Step 4:  Give students remainder of period (10-15 minutes) to brainstorm ideas for the essay and to ask any final questions they might have</w:t>
      </w:r>
    </w:p>
    <w:p w:rsidR="00B347B0" w:rsidRDefault="00B347B0" w:rsidP="00396A1A">
      <w:pPr>
        <w:numPr>
          <w:ins w:id="3" w:author="Gayle Thieman" w:date="2011-08-09T21:06:00Z"/>
        </w:numPr>
        <w:rPr>
          <w:ins w:id="4" w:author="Gayle Thieman" w:date="2011-08-09T21:07:00Z"/>
        </w:rPr>
      </w:pPr>
      <w:ins w:id="5" w:author="Gayle Thieman" w:date="2011-08-09T21:06:00Z">
        <w:r>
          <w:t>When is the letter to the editor due?   Make sure students understand that such a letter would never have been printed and could possibly have gotten the writer lynched.</w:t>
        </w:r>
      </w:ins>
    </w:p>
    <w:p w:rsidR="00B347B0" w:rsidRDefault="00B347B0" w:rsidP="00396A1A">
      <w:pPr>
        <w:numPr>
          <w:ins w:id="6" w:author="Gayle Thieman" w:date="2011-08-09T21:07:00Z"/>
        </w:numPr>
      </w:pPr>
      <w:ins w:id="7" w:author="Gayle Thieman" w:date="2011-08-09T21:07:00Z">
        <w:r>
          <w:t>How will you modify requirements for students of different ability levels?</w:t>
        </w:r>
      </w:ins>
    </w:p>
    <w:p w:rsidR="00796961" w:rsidRDefault="00796961" w:rsidP="00396A1A"/>
    <w:p w:rsidR="00396A1A" w:rsidRPr="00796961" w:rsidRDefault="00396A1A" w:rsidP="00396A1A">
      <w:pPr>
        <w:rPr>
          <w:b/>
        </w:rPr>
      </w:pPr>
      <w:r w:rsidRPr="00796961">
        <w:rPr>
          <w:b/>
        </w:rPr>
        <w:t>Evaluation Criteria For Letter to the Editor</w:t>
      </w:r>
    </w:p>
    <w:p w:rsidR="00396A1A" w:rsidRDefault="00396A1A" w:rsidP="00396A1A"/>
    <w:p w:rsidR="00396A1A" w:rsidRDefault="006D549D" w:rsidP="006D549D">
      <w:pPr>
        <w:pStyle w:val="ListParagraph"/>
        <w:numPr>
          <w:ilvl w:val="0"/>
          <w:numId w:val="2"/>
          <w:numberingChange w:id="8" w:author="Gayle Thieman" w:date="2011-08-09T21:06:00Z" w:original=""/>
        </w:numPr>
      </w:pPr>
      <w:r>
        <w:t>Demonstrates a clear link between the experience of their military service and their expectations for greater social mobility</w:t>
      </w:r>
    </w:p>
    <w:p w:rsidR="006D549D" w:rsidRDefault="006D549D" w:rsidP="006D549D">
      <w:pPr>
        <w:pStyle w:val="ListParagraph"/>
        <w:numPr>
          <w:ilvl w:val="0"/>
          <w:numId w:val="2"/>
          <w:numberingChange w:id="9" w:author="Gayle Thieman" w:date="2011-08-09T21:06:00Z" w:original=""/>
        </w:numPr>
      </w:pPr>
      <w:r>
        <w:t>Compares segregation in American institutions to fascism in Nazi Germany</w:t>
      </w:r>
    </w:p>
    <w:p w:rsidR="006D549D" w:rsidRDefault="006D549D" w:rsidP="006D549D">
      <w:pPr>
        <w:pStyle w:val="ListParagraph"/>
        <w:numPr>
          <w:ilvl w:val="0"/>
          <w:numId w:val="2"/>
          <w:numberingChange w:id="10" w:author="Gayle Thieman" w:date="2011-08-09T21:06:00Z" w:original=""/>
        </w:numPr>
      </w:pPr>
      <w:r>
        <w:t>Expresses a desire to change the status quo</w:t>
      </w:r>
    </w:p>
    <w:p w:rsidR="009E0632" w:rsidRDefault="009E0632" w:rsidP="006D549D">
      <w:pPr>
        <w:pStyle w:val="ListParagraph"/>
        <w:numPr>
          <w:ilvl w:val="0"/>
          <w:numId w:val="2"/>
          <w:numberingChange w:id="11" w:author="Gayle Thieman" w:date="2011-08-09T21:06:00Z" w:original=""/>
        </w:numPr>
      </w:pPr>
      <w:r>
        <w:t>Follows the template provided for a letter to the editor</w:t>
      </w:r>
    </w:p>
    <w:p w:rsidR="006D549D" w:rsidRDefault="006D549D" w:rsidP="006D549D">
      <w:pPr>
        <w:pStyle w:val="ListParagraph"/>
        <w:numPr>
          <w:ilvl w:val="0"/>
          <w:numId w:val="2"/>
          <w:numberingChange w:id="12" w:author="Gayle Thieman" w:date="2011-08-09T21:06:00Z" w:original=""/>
        </w:numPr>
      </w:pPr>
      <w:r>
        <w:t xml:space="preserve">Communicates </w:t>
      </w:r>
      <w:r w:rsidR="009E0632">
        <w:t>thinking in a consistent</w:t>
      </w:r>
      <w:r>
        <w:t xml:space="preserve"> style and tone</w:t>
      </w:r>
    </w:p>
    <w:p w:rsidR="006D549D" w:rsidRDefault="006D549D" w:rsidP="006D549D">
      <w:pPr>
        <w:pStyle w:val="ListParagraph"/>
        <w:numPr>
          <w:ilvl w:val="0"/>
          <w:numId w:val="2"/>
          <w:numberingChange w:id="13" w:author="Gayle Thieman" w:date="2011-08-09T21:06:00Z" w:original=""/>
        </w:numPr>
      </w:pPr>
      <w:r>
        <w:t>Ideas are organized thoughtfully, consistently, and essay flows naturally</w:t>
      </w:r>
    </w:p>
    <w:p w:rsidR="006D549D" w:rsidRDefault="006D549D" w:rsidP="006D549D">
      <w:pPr>
        <w:pStyle w:val="ListParagraph"/>
        <w:numPr>
          <w:ilvl w:val="0"/>
          <w:numId w:val="2"/>
          <w:numberingChange w:id="14" w:author="Gayle Thieman" w:date="2011-08-09T21:06:00Z" w:original=""/>
        </w:numPr>
      </w:pPr>
      <w:r>
        <w:t>The letter does not contain excessive errors in spelling, grammar, or punctuation</w:t>
      </w:r>
    </w:p>
    <w:p w:rsidR="00796961" w:rsidRDefault="00796961" w:rsidP="00796961"/>
    <w:p w:rsidR="00796961" w:rsidRDefault="00796961" w:rsidP="00796961">
      <w:pPr>
        <w:rPr>
          <w:b/>
        </w:rPr>
      </w:pPr>
      <w:r>
        <w:rPr>
          <w:b/>
        </w:rPr>
        <w:t>Resources to Help You Write Your Letter to the Editor</w:t>
      </w:r>
    </w:p>
    <w:p w:rsidR="00796961" w:rsidRPr="00354C65" w:rsidRDefault="00796961" w:rsidP="00796961">
      <w:pPr>
        <w:rPr>
          <w:b/>
        </w:rPr>
      </w:pPr>
    </w:p>
    <w:p w:rsidR="00796961" w:rsidRDefault="000734E8" w:rsidP="00796961">
      <w:hyperlink r:id="rId5" w:history="1">
        <w:r w:rsidR="00796961" w:rsidRPr="0044447B">
          <w:rPr>
            <w:rStyle w:val="Hyperlink"/>
          </w:rPr>
          <w:t>http://www.media-awareness.ca/english/resources/special_initiatives/toolkit_resources/tipsheets/writing_letter_editor.cfm</w:t>
        </w:r>
      </w:hyperlink>
    </w:p>
    <w:p w:rsidR="00796961" w:rsidRDefault="00796961" w:rsidP="00796961"/>
    <w:p w:rsidR="00796961" w:rsidRDefault="00796961" w:rsidP="00796961">
      <w:r>
        <w:t xml:space="preserve">This site offers up tips and suggestions about how to write an effective letter to the editor. </w:t>
      </w:r>
    </w:p>
    <w:p w:rsidR="00796961" w:rsidRDefault="00796961" w:rsidP="00796961"/>
    <w:p w:rsidR="00796961" w:rsidRDefault="000734E8" w:rsidP="00796961">
      <w:pPr>
        <w:rPr>
          <w:rFonts w:ascii="Arial" w:eastAsia="Times New Roman" w:hAnsi="Arial" w:cs="Arial"/>
          <w:color w:val="0E774A"/>
        </w:rPr>
      </w:pPr>
      <w:hyperlink r:id="rId6" w:history="1">
        <w:r w:rsidR="00796961" w:rsidRPr="00BA27A5">
          <w:rPr>
            <w:rStyle w:val="Hyperlink"/>
            <w:rFonts w:ascii="Arial" w:eastAsia="Times New Roman" w:hAnsi="Arial" w:cs="Arial"/>
          </w:rPr>
          <w:t>http://www.extensionpartners.org/upload_files/Template for LTTE.doc</w:t>
        </w:r>
      </w:hyperlink>
    </w:p>
    <w:p w:rsidR="00796961" w:rsidRDefault="00796961" w:rsidP="00796961">
      <w:pPr>
        <w:rPr>
          <w:rFonts w:ascii="Arial" w:eastAsia="Times New Roman" w:hAnsi="Arial" w:cs="Arial"/>
          <w:color w:val="0E774A"/>
        </w:rPr>
      </w:pPr>
    </w:p>
    <w:p w:rsidR="00796961" w:rsidRDefault="00796961" w:rsidP="0079696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above link provides a sample letter to the editor template. It provides a valuable model for how to structure your letter.</w:t>
      </w:r>
    </w:p>
    <w:p w:rsidR="00796961" w:rsidRDefault="00796961" w:rsidP="00796961">
      <w:pPr>
        <w:rPr>
          <w:rFonts w:ascii="Times New Roman" w:eastAsia="Times New Roman" w:hAnsi="Times New Roman" w:cs="Times New Roman"/>
          <w:color w:val="000000" w:themeColor="text1"/>
        </w:rPr>
      </w:pPr>
    </w:p>
    <w:p w:rsidR="00796961" w:rsidRDefault="000734E8" w:rsidP="00796961">
      <w:pPr>
        <w:rPr>
          <w:rFonts w:ascii="Times New Roman" w:hAnsi="Times New Roman" w:cs="Times New Roman"/>
          <w:color w:val="000000" w:themeColor="text1"/>
        </w:rPr>
      </w:pPr>
      <w:hyperlink r:id="rId7" w:history="1">
        <w:r w:rsidR="00796961" w:rsidRPr="0044447B">
          <w:rPr>
            <w:rStyle w:val="Hyperlink"/>
            <w:rFonts w:ascii="Times New Roman" w:hAnsi="Times New Roman" w:cs="Times New Roman"/>
          </w:rPr>
          <w:t>http://blog.oregonlive.com/myoregon/letters_to_the_editor/index.html</w:t>
        </w:r>
      </w:hyperlink>
    </w:p>
    <w:p w:rsidR="00796961" w:rsidRDefault="00796961" w:rsidP="00796961">
      <w:pPr>
        <w:rPr>
          <w:rFonts w:ascii="Times New Roman" w:hAnsi="Times New Roman" w:cs="Times New Roman"/>
          <w:color w:val="000000" w:themeColor="text1"/>
        </w:rPr>
      </w:pPr>
    </w:p>
    <w:p w:rsidR="00796961" w:rsidRPr="00BA27A5" w:rsidRDefault="00796961" w:rsidP="00796961">
      <w:pPr>
        <w:rPr>
          <w:rFonts w:ascii="Times New Roman" w:hAnsi="Times New Roman" w:cs="Times New Roman"/>
          <w:color w:val="000000" w:themeColor="text1"/>
        </w:rPr>
      </w:pPr>
      <w:r>
        <w:rPr>
          <w:rFonts w:ascii="Times New Roman" w:hAnsi="Times New Roman" w:cs="Times New Roman"/>
          <w:color w:val="000000" w:themeColor="text1"/>
        </w:rPr>
        <w:t>This is a link to the Oregonian’s page for letters to the editor. Take a look and see how voice and tone come through in the letters. The approval process to have a letter published is pretty strict, so you can look at these letters to serve as good examples.</w:t>
      </w:r>
    </w:p>
    <w:p w:rsidR="00796961" w:rsidRDefault="00796961" w:rsidP="00796961"/>
    <w:sectPr w:rsidR="00796961" w:rsidSect="00A03E07">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731C3"/>
    <w:multiLevelType w:val="hybridMultilevel"/>
    <w:tmpl w:val="622A4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F55F15"/>
    <w:multiLevelType w:val="hybridMultilevel"/>
    <w:tmpl w:val="56A69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trackRevisions/>
  <w:doNotTrackMoves/>
  <w:defaultTabStop w:val="720"/>
  <w:characterSpacingControl w:val="doNotCompress"/>
  <w:savePreviewPicture/>
  <w:compat>
    <w:useFELayout/>
  </w:compat>
  <w:rsids>
    <w:rsidRoot w:val="00396A1A"/>
    <w:rsid w:val="000734E8"/>
    <w:rsid w:val="00082277"/>
    <w:rsid w:val="00396A1A"/>
    <w:rsid w:val="006D549D"/>
    <w:rsid w:val="00796961"/>
    <w:rsid w:val="009E0632"/>
    <w:rsid w:val="00A03E07"/>
    <w:rsid w:val="00AD6DB7"/>
    <w:rsid w:val="00B347B0"/>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4E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96A1A"/>
    <w:pPr>
      <w:ind w:left="720"/>
      <w:contextualSpacing/>
    </w:pPr>
  </w:style>
  <w:style w:type="character" w:styleId="Hyperlink">
    <w:name w:val="Hyperlink"/>
    <w:basedOn w:val="DefaultParagraphFont"/>
    <w:uiPriority w:val="99"/>
    <w:unhideWhenUsed/>
    <w:rsid w:val="00796961"/>
    <w:rPr>
      <w:color w:val="0000FF" w:themeColor="hyperlink"/>
      <w:u w:val="single"/>
    </w:rPr>
  </w:style>
  <w:style w:type="character" w:styleId="FollowedHyperlink">
    <w:name w:val="FollowedHyperlink"/>
    <w:basedOn w:val="DefaultParagraphFont"/>
    <w:uiPriority w:val="99"/>
    <w:semiHidden/>
    <w:unhideWhenUsed/>
    <w:rsid w:val="00B347B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A1A"/>
    <w:pPr>
      <w:ind w:left="720"/>
      <w:contextualSpacing/>
    </w:pPr>
  </w:style>
  <w:style w:type="character" w:styleId="Hyperlink">
    <w:name w:val="Hyperlink"/>
    <w:basedOn w:val="DefaultParagraphFont"/>
    <w:uiPriority w:val="99"/>
    <w:unhideWhenUsed/>
    <w:rsid w:val="00796961"/>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10" Type="http://schemas.microsoft.com/office/2007/relationships/stylesWithEffects" Target="stylesWithEffects.xml"/><Relationship Id="rId5" Type="http://schemas.openxmlformats.org/officeDocument/2006/relationships/hyperlink" Target="http://www.media-awareness.ca/english/resources/special_initiatives/toolkit_resources/tipsheets/writing_letter_editor.cfm" TargetMode="External"/><Relationship Id="rId7" Type="http://schemas.openxmlformats.org/officeDocument/2006/relationships/hyperlink" Target="http://blog.oregonlive.com/myoregon/letters_to_the_editor/index.html"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yperlink" Target="http://www.extensionpartners.org/upload_files/Template%20for%20LTTE.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464</Words>
  <Characters>2649</Characters>
  <Application>Microsoft Macintosh Word</Application>
  <DocSecurity>0</DocSecurity>
  <Lines>22</Lines>
  <Paragraphs>5</Paragraphs>
  <ScaleCrop>false</ScaleCrop>
  <Company/>
  <LinksUpToDate>false</LinksUpToDate>
  <CharactersWithSpaces>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Frenzel</dc:creator>
  <cp:keywords/>
  <dc:description/>
  <cp:lastModifiedBy>Gayle Thieman</cp:lastModifiedBy>
  <cp:revision>2</cp:revision>
  <cp:lastPrinted>2011-08-09T00:10:00Z</cp:lastPrinted>
  <dcterms:created xsi:type="dcterms:W3CDTF">2011-08-10T04:08:00Z</dcterms:created>
  <dcterms:modified xsi:type="dcterms:W3CDTF">2011-08-10T04:08:00Z</dcterms:modified>
</cp:coreProperties>
</file>